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Override PartName="/word/comments.xml" ContentType="application/vnd.openxmlformats-officedocument.wordprocessingml.comments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F90D22" w:rsidRPr="00FF3A9D" w:rsidRDefault="00104DCC" w:rsidP="00CD1CFC">
      <w:pPr>
        <w:spacing w:after="0"/>
        <w:outlineLvl w:val="0"/>
        <w:rPr>
          <w:rFonts w:ascii="Times New Roman" w:hAnsi="Times New Roman"/>
          <w:sz w:val="24"/>
        </w:rPr>
      </w:pPr>
      <w:commentRangeStart w:id="0"/>
      <w:r w:rsidRPr="00FF3A9D">
        <w:rPr>
          <w:rFonts w:ascii="Times New Roman" w:hAnsi="Times New Roman"/>
          <w:sz w:val="24"/>
        </w:rPr>
        <w:t>T.J. Masters</w:t>
      </w:r>
      <w:commentRangeEnd w:id="0"/>
      <w:r w:rsidR="0062731B">
        <w:rPr>
          <w:rStyle w:val="CommentReference"/>
        </w:rPr>
        <w:commentReference w:id="0"/>
      </w:r>
    </w:p>
    <w:p w:rsidR="00ED5D46" w:rsidRDefault="00ED5D46" w:rsidP="00C93C06">
      <w:pPr>
        <w:spacing w:after="0"/>
        <w:rPr>
          <w:rFonts w:ascii="Times New Roman" w:hAnsi="Times New Roman"/>
          <w:sz w:val="24"/>
        </w:rPr>
      </w:pPr>
    </w:p>
    <w:p w:rsidR="00104DCC" w:rsidRPr="00FF3A9D" w:rsidRDefault="00104DCC" w:rsidP="00CD1CFC">
      <w:pPr>
        <w:spacing w:after="0"/>
        <w:outlineLvl w:val="0"/>
        <w:rPr>
          <w:rFonts w:ascii="Times New Roman" w:hAnsi="Times New Roman"/>
          <w:sz w:val="24"/>
        </w:rPr>
      </w:pPr>
      <w:r w:rsidRPr="00FF3A9D">
        <w:rPr>
          <w:rFonts w:ascii="Times New Roman" w:hAnsi="Times New Roman"/>
          <w:sz w:val="24"/>
        </w:rPr>
        <w:t>This I Believe</w:t>
      </w:r>
    </w:p>
    <w:p w:rsidR="00ED5D46" w:rsidRDefault="00ED5D46" w:rsidP="00C93C06">
      <w:pPr>
        <w:spacing w:after="0"/>
        <w:rPr>
          <w:rFonts w:ascii="Times New Roman" w:hAnsi="Times New Roman"/>
          <w:sz w:val="24"/>
        </w:rPr>
      </w:pPr>
    </w:p>
    <w:p w:rsidR="00ED5D46" w:rsidRDefault="00ED5D46" w:rsidP="00CD1CFC">
      <w:pPr>
        <w:spacing w:after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AP Literature and Composition</w:t>
      </w:r>
    </w:p>
    <w:p w:rsidR="00ED5D46" w:rsidRDefault="00ED5D46" w:rsidP="00C93C06">
      <w:pPr>
        <w:spacing w:after="0"/>
        <w:rPr>
          <w:rFonts w:ascii="Times New Roman" w:hAnsi="Times New Roman"/>
          <w:sz w:val="24"/>
        </w:rPr>
      </w:pPr>
    </w:p>
    <w:p w:rsidR="00ED5D46" w:rsidRDefault="00BC2538" w:rsidP="00CD1CFC">
      <w:pPr>
        <w:spacing w:after="0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Fate is Fake</w:t>
      </w:r>
    </w:p>
    <w:p w:rsidR="00104DCC" w:rsidRPr="00FF3A9D" w:rsidRDefault="00104DCC" w:rsidP="00C93C06">
      <w:pPr>
        <w:spacing w:after="0"/>
        <w:rPr>
          <w:rFonts w:ascii="Times New Roman" w:hAnsi="Times New Roman"/>
          <w:sz w:val="24"/>
        </w:rPr>
      </w:pPr>
    </w:p>
    <w:p w:rsidR="00C93C06" w:rsidRPr="00FF3A9D" w:rsidRDefault="00104DCC" w:rsidP="00C93C06">
      <w:pPr>
        <w:spacing w:after="0" w:line="480" w:lineRule="auto"/>
        <w:rPr>
          <w:rFonts w:ascii="Times New Roman" w:hAnsi="Times New Roman"/>
          <w:sz w:val="24"/>
        </w:rPr>
      </w:pPr>
      <w:r w:rsidRPr="00FF3A9D">
        <w:rPr>
          <w:rFonts w:ascii="Times New Roman" w:hAnsi="Times New Roman"/>
          <w:sz w:val="24"/>
        </w:rPr>
        <w:tab/>
      </w:r>
      <w:r w:rsidR="00FF3A9D">
        <w:rPr>
          <w:rFonts w:ascii="Times New Roman" w:hAnsi="Times New Roman"/>
          <w:sz w:val="24"/>
        </w:rPr>
        <w:t>At e</w:t>
      </w:r>
      <w:r w:rsidRPr="00FF3A9D">
        <w:rPr>
          <w:rFonts w:ascii="Times New Roman" w:hAnsi="Times New Roman"/>
          <w:sz w:val="24"/>
        </w:rPr>
        <w:t>very wedding I have been to—</w:t>
      </w:r>
      <w:r w:rsidR="00FF3A9D" w:rsidRPr="00FF3A9D">
        <w:rPr>
          <w:rFonts w:ascii="Times New Roman" w:hAnsi="Times New Roman"/>
          <w:sz w:val="24"/>
        </w:rPr>
        <w:t>altogether too many</w:t>
      </w:r>
      <w:r w:rsidRPr="00FF3A9D">
        <w:rPr>
          <w:rFonts w:ascii="Times New Roman" w:hAnsi="Times New Roman"/>
          <w:sz w:val="24"/>
        </w:rPr>
        <w:t xml:space="preserve">—I </w:t>
      </w:r>
      <w:r w:rsidR="000F7856">
        <w:rPr>
          <w:rFonts w:ascii="Times New Roman" w:hAnsi="Times New Roman"/>
          <w:sz w:val="24"/>
        </w:rPr>
        <w:t xml:space="preserve">have found myself rolling my eyes, </w:t>
      </w:r>
      <w:r w:rsidRPr="00FF3A9D">
        <w:rPr>
          <w:rFonts w:ascii="Times New Roman" w:hAnsi="Times New Roman"/>
          <w:sz w:val="24"/>
        </w:rPr>
        <w:t xml:space="preserve">consequently soliciting a quick </w:t>
      </w:r>
      <w:r w:rsidR="000F7856">
        <w:rPr>
          <w:rFonts w:ascii="Times New Roman" w:hAnsi="Times New Roman"/>
          <w:sz w:val="24"/>
        </w:rPr>
        <w:t>elbow to my side from my mother</w:t>
      </w:r>
      <w:r w:rsidR="00EC4DD2" w:rsidRPr="00FF3A9D">
        <w:rPr>
          <w:rFonts w:ascii="Times New Roman" w:hAnsi="Times New Roman"/>
          <w:sz w:val="24"/>
        </w:rPr>
        <w:t xml:space="preserve"> every time the </w:t>
      </w:r>
      <w:ins w:id="1" w:author=" " w:date="2009-10-30T08:18:00Z">
        <w:r w:rsidR="00B84F5D">
          <w:rPr>
            <w:rFonts w:ascii="Times New Roman" w:hAnsi="Times New Roman"/>
            <w:sz w:val="24"/>
          </w:rPr>
          <w:t>b</w:t>
        </w:r>
        <w:r w:rsidR="00B84F5D" w:rsidRPr="00FF3A9D">
          <w:rPr>
            <w:rFonts w:ascii="Times New Roman" w:hAnsi="Times New Roman"/>
            <w:sz w:val="24"/>
          </w:rPr>
          <w:t xml:space="preserve">ride </w:t>
        </w:r>
      </w:ins>
      <w:r w:rsidR="00EC4DD2" w:rsidRPr="00FF3A9D">
        <w:rPr>
          <w:rFonts w:ascii="Times New Roman" w:hAnsi="Times New Roman"/>
          <w:sz w:val="24"/>
        </w:rPr>
        <w:t>gushes, “W</w:t>
      </w:r>
      <w:r w:rsidRPr="00FF3A9D">
        <w:rPr>
          <w:rFonts w:ascii="Times New Roman" w:hAnsi="Times New Roman"/>
          <w:sz w:val="24"/>
        </w:rPr>
        <w:t xml:space="preserve">e were just meant to be.”  Meant to be?  Says who?  </w:t>
      </w:r>
      <w:r w:rsidR="000F7856">
        <w:rPr>
          <w:rFonts w:ascii="Times New Roman" w:hAnsi="Times New Roman"/>
          <w:sz w:val="24"/>
        </w:rPr>
        <w:t>The same disdain goes</w:t>
      </w:r>
      <w:r w:rsidRPr="00FF3A9D">
        <w:rPr>
          <w:rFonts w:ascii="Times New Roman" w:hAnsi="Times New Roman"/>
          <w:sz w:val="24"/>
        </w:rPr>
        <w:t xml:space="preserve"> to those trying to console a hysterically sobbing, </w:t>
      </w:r>
      <w:r w:rsidR="00EC4DD2" w:rsidRPr="00FF3A9D">
        <w:rPr>
          <w:rFonts w:ascii="Times New Roman" w:hAnsi="Times New Roman"/>
          <w:sz w:val="24"/>
        </w:rPr>
        <w:t>newly single</w:t>
      </w:r>
      <w:r w:rsidRPr="00FF3A9D">
        <w:rPr>
          <w:rFonts w:ascii="Times New Roman" w:hAnsi="Times New Roman"/>
          <w:sz w:val="24"/>
        </w:rPr>
        <w:t xml:space="preserve"> friend </w:t>
      </w:r>
      <w:r w:rsidR="00EC4DD2" w:rsidRPr="00FF3A9D">
        <w:rPr>
          <w:rFonts w:ascii="Times New Roman" w:hAnsi="Times New Roman"/>
          <w:sz w:val="24"/>
        </w:rPr>
        <w:t>saying,</w:t>
      </w:r>
      <w:r w:rsidRPr="00FF3A9D">
        <w:rPr>
          <w:rFonts w:ascii="Times New Roman" w:hAnsi="Times New Roman"/>
          <w:sz w:val="24"/>
        </w:rPr>
        <w:t xml:space="preserve"> “</w:t>
      </w:r>
      <w:r w:rsidR="00EC4DD2" w:rsidRPr="00FF3A9D">
        <w:rPr>
          <w:rFonts w:ascii="Times New Roman" w:hAnsi="Times New Roman"/>
          <w:sz w:val="24"/>
        </w:rPr>
        <w:t>Everything</w:t>
      </w:r>
      <w:r w:rsidR="000F7856">
        <w:rPr>
          <w:rFonts w:ascii="Times New Roman" w:hAnsi="Times New Roman"/>
          <w:sz w:val="24"/>
        </w:rPr>
        <w:t xml:space="preserve"> happens for a reason.</w:t>
      </w:r>
      <w:r w:rsidRPr="00FF3A9D">
        <w:rPr>
          <w:rFonts w:ascii="Times New Roman" w:hAnsi="Times New Roman"/>
          <w:sz w:val="24"/>
        </w:rPr>
        <w:t xml:space="preserve">” </w:t>
      </w:r>
      <w:r w:rsidR="000F7856">
        <w:rPr>
          <w:rFonts w:ascii="Times New Roman" w:hAnsi="Times New Roman"/>
          <w:sz w:val="24"/>
        </w:rPr>
        <w:t xml:space="preserve">When I hear this, </w:t>
      </w:r>
      <w:r w:rsidRPr="00FF3A9D">
        <w:rPr>
          <w:rFonts w:ascii="Times New Roman" w:hAnsi="Times New Roman"/>
          <w:sz w:val="24"/>
        </w:rPr>
        <w:t>I cannot help but to subconsciously ch</w:t>
      </w:r>
      <w:r w:rsidR="009F1CE3" w:rsidRPr="00FF3A9D">
        <w:rPr>
          <w:rFonts w:ascii="Times New Roman" w:hAnsi="Times New Roman"/>
          <w:sz w:val="24"/>
        </w:rPr>
        <w:t>eck that person off</w:t>
      </w:r>
      <w:r w:rsidR="00C93C06" w:rsidRPr="00FF3A9D">
        <w:rPr>
          <w:rFonts w:ascii="Times New Roman" w:hAnsi="Times New Roman"/>
          <w:sz w:val="24"/>
        </w:rPr>
        <w:t xml:space="preserve"> in my mind</w:t>
      </w:r>
      <w:r w:rsidR="009F1CE3" w:rsidRPr="00FF3A9D">
        <w:rPr>
          <w:rFonts w:ascii="Times New Roman" w:hAnsi="Times New Roman"/>
          <w:sz w:val="24"/>
        </w:rPr>
        <w:t xml:space="preserve"> as an idiot.  </w:t>
      </w:r>
      <w:r w:rsidR="00CD1CFC">
        <w:rPr>
          <w:rFonts w:ascii="Times New Roman" w:hAnsi="Times New Roman"/>
          <w:sz w:val="24"/>
        </w:rPr>
        <w:t xml:space="preserve">I could never wrap my brain around the concept of fate.  </w:t>
      </w:r>
      <w:r w:rsidR="009F1CE3" w:rsidRPr="00FF3A9D">
        <w:rPr>
          <w:rFonts w:ascii="Times New Roman" w:hAnsi="Times New Roman"/>
          <w:sz w:val="24"/>
        </w:rPr>
        <w:t xml:space="preserve">This is not a personal belief, it is, in fact, the opposite; it’s something I </w:t>
      </w:r>
      <w:r w:rsidR="009F1CE3" w:rsidRPr="00FF3A9D">
        <w:rPr>
          <w:rFonts w:ascii="Times New Roman" w:hAnsi="Times New Roman"/>
          <w:i/>
          <w:sz w:val="24"/>
        </w:rPr>
        <w:t>don’t</w:t>
      </w:r>
      <w:r w:rsidR="00CD1CFC">
        <w:rPr>
          <w:rFonts w:ascii="Times New Roman" w:hAnsi="Times New Roman"/>
          <w:sz w:val="24"/>
        </w:rPr>
        <w:t xml:space="preserve"> believe in.  </w:t>
      </w:r>
      <w:commentRangeStart w:id="2"/>
      <w:r w:rsidR="00CD1CFC">
        <w:rPr>
          <w:rFonts w:ascii="Times New Roman" w:hAnsi="Times New Roman"/>
          <w:sz w:val="24"/>
        </w:rPr>
        <w:t>In order for me to compose a personal credo, I ruminated on my di</w:t>
      </w:r>
      <w:r w:rsidR="0028685E">
        <w:rPr>
          <w:rFonts w:ascii="Times New Roman" w:hAnsi="Times New Roman"/>
          <w:sz w:val="24"/>
        </w:rPr>
        <w:t>sbelief of</w:t>
      </w:r>
      <w:r w:rsidR="00CD1CFC">
        <w:rPr>
          <w:rFonts w:ascii="Times New Roman" w:hAnsi="Times New Roman"/>
          <w:sz w:val="24"/>
        </w:rPr>
        <w:t xml:space="preserve"> fate and destiny.  </w:t>
      </w:r>
      <w:r w:rsidR="009F1CE3" w:rsidRPr="00FF3A9D">
        <w:rPr>
          <w:rFonts w:ascii="Times New Roman" w:hAnsi="Times New Roman"/>
          <w:sz w:val="24"/>
        </w:rPr>
        <w:t xml:space="preserve">Through a process of </w:t>
      </w:r>
      <w:ins w:id="3" w:author="Teeej Masters" w:date="2010-01-03T17:25:00Z">
        <w:r w:rsidR="00A37123">
          <w:rPr>
            <w:rFonts w:ascii="Times New Roman" w:hAnsi="Times New Roman"/>
            <w:sz w:val="24"/>
          </w:rPr>
          <w:t xml:space="preserve">personal reflection and deep </w:t>
        </w:r>
      </w:ins>
      <w:ins w:id="4" w:author="Teeej Masters" w:date="2010-01-03T17:26:00Z">
        <w:r w:rsidR="00A37123">
          <w:rPr>
            <w:rFonts w:ascii="Times New Roman" w:hAnsi="Times New Roman"/>
            <w:sz w:val="24"/>
          </w:rPr>
          <w:t>contemplation, I came up with this</w:t>
        </w:r>
      </w:ins>
      <w:r w:rsidR="009F1CE3" w:rsidRPr="00FF3A9D">
        <w:rPr>
          <w:rFonts w:ascii="Times New Roman" w:hAnsi="Times New Roman"/>
          <w:sz w:val="24"/>
        </w:rPr>
        <w:t xml:space="preserve">: </w:t>
      </w:r>
      <w:commentRangeEnd w:id="2"/>
      <w:r w:rsidR="00B84F5D">
        <w:rPr>
          <w:rStyle w:val="CommentReference"/>
        </w:rPr>
        <w:commentReference w:id="2"/>
      </w:r>
      <w:r w:rsidR="009F1CE3" w:rsidRPr="00FF3A9D">
        <w:rPr>
          <w:rFonts w:ascii="Times New Roman" w:hAnsi="Times New Roman"/>
          <w:sz w:val="24"/>
        </w:rPr>
        <w:t xml:space="preserve">I believe that we </w:t>
      </w:r>
      <w:r w:rsidR="009F1CE3" w:rsidRPr="00FF3A9D">
        <w:rPr>
          <w:rFonts w:ascii="Times New Roman" w:hAnsi="Times New Roman"/>
          <w:i/>
          <w:sz w:val="24"/>
        </w:rPr>
        <w:t>choose</w:t>
      </w:r>
      <w:r w:rsidR="009F1CE3" w:rsidRPr="00FF3A9D">
        <w:rPr>
          <w:rFonts w:ascii="Times New Roman" w:hAnsi="Times New Roman"/>
          <w:sz w:val="24"/>
        </w:rPr>
        <w:t xml:space="preserve"> our own fate.</w:t>
      </w:r>
    </w:p>
    <w:p w:rsidR="000F7856" w:rsidRDefault="00F323A8" w:rsidP="00C93C06">
      <w:pPr>
        <w:spacing w:after="0" w:line="480" w:lineRule="auto"/>
        <w:rPr>
          <w:rFonts w:ascii="Times New Roman" w:hAnsi="Times New Roman"/>
          <w:sz w:val="24"/>
        </w:rPr>
      </w:pPr>
      <w:r w:rsidRPr="00FF3A9D">
        <w:rPr>
          <w:rFonts w:ascii="Times New Roman" w:hAnsi="Times New Roman"/>
          <w:sz w:val="24"/>
        </w:rPr>
        <w:tab/>
        <w:t xml:space="preserve">I </w:t>
      </w:r>
      <w:r w:rsidR="00020CDD" w:rsidRPr="00FF3A9D">
        <w:rPr>
          <w:rFonts w:ascii="Times New Roman" w:hAnsi="Times New Roman"/>
          <w:sz w:val="24"/>
        </w:rPr>
        <w:t>was</w:t>
      </w:r>
      <w:r w:rsidRPr="00FF3A9D">
        <w:rPr>
          <w:rFonts w:ascii="Times New Roman" w:hAnsi="Times New Roman"/>
          <w:sz w:val="24"/>
        </w:rPr>
        <w:t xml:space="preserve"> not always </w:t>
      </w:r>
      <w:r w:rsidR="00020CDD" w:rsidRPr="00FF3A9D">
        <w:rPr>
          <w:rFonts w:ascii="Times New Roman" w:hAnsi="Times New Roman"/>
          <w:sz w:val="24"/>
        </w:rPr>
        <w:t>insistent on this belief; in fact, I barely entertained the notion of choosing my own destiny until I was a senior in high school</w:t>
      </w:r>
      <w:r w:rsidRPr="00FF3A9D">
        <w:rPr>
          <w:rFonts w:ascii="Times New Roman" w:hAnsi="Times New Roman"/>
          <w:sz w:val="24"/>
        </w:rPr>
        <w:t xml:space="preserve">.  While at a medical-themed summer camp, I was told, by my own </w:t>
      </w:r>
      <w:r w:rsidR="00A16199">
        <w:rPr>
          <w:rFonts w:ascii="Times New Roman" w:hAnsi="Times New Roman"/>
          <w:sz w:val="24"/>
        </w:rPr>
        <w:t>counselor</w:t>
      </w:r>
      <w:r w:rsidRPr="00FF3A9D">
        <w:rPr>
          <w:rFonts w:ascii="Times New Roman" w:hAnsi="Times New Roman"/>
          <w:sz w:val="24"/>
        </w:rPr>
        <w:t xml:space="preserve"> no less, that I would never be a doctor, at least not a good one.  After a bout of anger and resentment toward the man, it dawned on me—</w:t>
      </w:r>
      <w:r w:rsidR="00EC4DD2" w:rsidRPr="00FF3A9D">
        <w:rPr>
          <w:rFonts w:ascii="Times New Roman" w:hAnsi="Times New Roman"/>
          <w:sz w:val="24"/>
        </w:rPr>
        <w:t xml:space="preserve">no one is in charge of my own </w:t>
      </w:r>
      <w:r w:rsidR="00FF3A9D" w:rsidRPr="00FF3A9D">
        <w:rPr>
          <w:rFonts w:ascii="Times New Roman" w:hAnsi="Times New Roman"/>
          <w:sz w:val="24"/>
        </w:rPr>
        <w:t>future</w:t>
      </w:r>
      <w:r w:rsidR="00EC4DD2" w:rsidRPr="00FF3A9D">
        <w:rPr>
          <w:rFonts w:ascii="Times New Roman" w:hAnsi="Times New Roman"/>
          <w:sz w:val="24"/>
        </w:rPr>
        <w:t xml:space="preserve"> but me.  After all, if Oprah Winfrey can rise from her impoverished roots to become one of the most powerful women alive, surely I can be a doctor, an author, an artist, or anything I want to be</w:t>
      </w:r>
      <w:commentRangeStart w:id="5"/>
      <w:r w:rsidR="00EC4DD2" w:rsidRPr="00FF3A9D">
        <w:rPr>
          <w:rFonts w:ascii="Times New Roman" w:hAnsi="Times New Roman"/>
          <w:sz w:val="24"/>
        </w:rPr>
        <w:t>.</w:t>
      </w:r>
      <w:commentRangeEnd w:id="5"/>
      <w:r w:rsidR="00B84F5D">
        <w:rPr>
          <w:rStyle w:val="CommentReference"/>
        </w:rPr>
        <w:commentReference w:id="5"/>
      </w:r>
      <w:r w:rsidR="00EC4DD2" w:rsidRPr="00FF3A9D">
        <w:rPr>
          <w:rFonts w:ascii="Times New Roman" w:hAnsi="Times New Roman"/>
          <w:sz w:val="24"/>
        </w:rPr>
        <w:t xml:space="preserve">  Before I start sounding like a fortune cookie, I should note that this belief is governed by a set of rules.  For one, every goal has to be realistic.</w:t>
      </w:r>
      <w:r w:rsidR="00020CDD" w:rsidRPr="00FF3A9D">
        <w:rPr>
          <w:rFonts w:ascii="Times New Roman" w:hAnsi="Times New Roman"/>
          <w:sz w:val="24"/>
        </w:rPr>
        <w:t xml:space="preserve">  If you have no acting ability, do not expect to be Broadway’s new rising star.  Likewise, one should expect to exert a great deal of effort into </w:t>
      </w:r>
      <w:r w:rsidR="000F7856">
        <w:rPr>
          <w:rFonts w:ascii="Times New Roman" w:hAnsi="Times New Roman"/>
          <w:sz w:val="24"/>
        </w:rPr>
        <w:t>his</w:t>
      </w:r>
      <w:r w:rsidR="00020CDD" w:rsidRPr="00FF3A9D">
        <w:rPr>
          <w:rFonts w:ascii="Times New Roman" w:hAnsi="Times New Roman"/>
          <w:sz w:val="24"/>
        </w:rPr>
        <w:t xml:space="preserve"> ambition.  Failure is almost imminent, </w:t>
      </w:r>
      <w:r w:rsidR="00FF3A9D" w:rsidRPr="00FF3A9D">
        <w:rPr>
          <w:rFonts w:ascii="Times New Roman" w:hAnsi="Times New Roman"/>
          <w:sz w:val="24"/>
        </w:rPr>
        <w:t xml:space="preserve">it should be expected, but </w:t>
      </w:r>
      <w:r w:rsidR="003F27A2">
        <w:rPr>
          <w:rFonts w:ascii="Times New Roman" w:hAnsi="Times New Roman"/>
          <w:sz w:val="24"/>
        </w:rPr>
        <w:t xml:space="preserve">it </w:t>
      </w:r>
      <w:r w:rsidR="000F7856">
        <w:rPr>
          <w:rFonts w:ascii="Times New Roman" w:hAnsi="Times New Roman"/>
          <w:sz w:val="24"/>
        </w:rPr>
        <w:t>never warrants giving up.</w:t>
      </w:r>
      <w:r w:rsidR="007E2AE7">
        <w:rPr>
          <w:rFonts w:ascii="Times New Roman" w:hAnsi="Times New Roman"/>
          <w:sz w:val="24"/>
        </w:rPr>
        <w:t xml:space="preserve">  After all, when your future is at stake, don’t hold back</w:t>
      </w:r>
      <w:commentRangeStart w:id="6"/>
      <w:r w:rsidR="007E2AE7">
        <w:rPr>
          <w:rFonts w:ascii="Times New Roman" w:hAnsi="Times New Roman"/>
          <w:sz w:val="24"/>
        </w:rPr>
        <w:t>.</w:t>
      </w:r>
      <w:commentRangeEnd w:id="6"/>
      <w:r w:rsidR="00B84F5D">
        <w:rPr>
          <w:rStyle w:val="CommentReference"/>
        </w:rPr>
        <w:commentReference w:id="6"/>
      </w:r>
    </w:p>
    <w:p w:rsidR="00104DCC" w:rsidRPr="00FF3A9D" w:rsidRDefault="000F7856" w:rsidP="00C93C06">
      <w:pPr>
        <w:spacing w:after="0" w:line="48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1330C6">
        <w:rPr>
          <w:rFonts w:ascii="Times New Roman" w:hAnsi="Times New Roman"/>
          <w:sz w:val="24"/>
        </w:rPr>
        <w:t>I can’t help but have a smile of self-satisfaction on my face when I contemplate the notion of the world adopting my philosophies as their own, and taking their</w:t>
      </w:r>
      <w:r w:rsidR="007E2AE7">
        <w:rPr>
          <w:rFonts w:ascii="Times New Roman" w:hAnsi="Times New Roman"/>
          <w:sz w:val="24"/>
        </w:rPr>
        <w:t xml:space="preserve"> fate in their own hands.  Although I know this will never be the case, </w:t>
      </w:r>
      <w:r w:rsidR="00A16199">
        <w:rPr>
          <w:rFonts w:ascii="Times New Roman" w:hAnsi="Times New Roman"/>
          <w:sz w:val="24"/>
        </w:rPr>
        <w:t>the only thing I can do</w:t>
      </w:r>
      <w:r w:rsidR="00ED5D46">
        <w:rPr>
          <w:rFonts w:ascii="Times New Roman" w:hAnsi="Times New Roman"/>
          <w:sz w:val="24"/>
        </w:rPr>
        <w:t xml:space="preserve"> is</w:t>
      </w:r>
      <w:r w:rsidR="00A16199">
        <w:rPr>
          <w:rFonts w:ascii="Times New Roman" w:hAnsi="Times New Roman"/>
          <w:sz w:val="24"/>
        </w:rPr>
        <w:t xml:space="preserve"> see my belief played out for myself.  To my camp counselor, I accept your words as a challenge, and even if I do not end up a doctor, it will be because I chose not too.  I will, however, be happy, for that is my goal in</w:t>
      </w:r>
      <w:r w:rsidR="003F27A2">
        <w:rPr>
          <w:rFonts w:ascii="Times New Roman" w:hAnsi="Times New Roman"/>
          <w:sz w:val="24"/>
        </w:rPr>
        <w:t xml:space="preserve"> life, </w:t>
      </w:r>
      <w:r w:rsidR="00942D0A">
        <w:rPr>
          <w:rFonts w:ascii="Times New Roman" w:hAnsi="Times New Roman"/>
          <w:sz w:val="24"/>
        </w:rPr>
        <w:t>a rather reasonable one for which I will exert my full eff</w:t>
      </w:r>
      <w:r w:rsidR="00BC2538">
        <w:rPr>
          <w:rFonts w:ascii="Times New Roman" w:hAnsi="Times New Roman"/>
          <w:sz w:val="24"/>
        </w:rPr>
        <w:t>ort.  I do believe that I have the ability to choose my fate</w:t>
      </w:r>
      <w:r w:rsidR="00942D0A">
        <w:rPr>
          <w:rFonts w:ascii="Times New Roman" w:hAnsi="Times New Roman"/>
          <w:sz w:val="24"/>
        </w:rPr>
        <w:t xml:space="preserve">, and I believe that </w:t>
      </w:r>
      <w:r w:rsidR="00BC2538">
        <w:rPr>
          <w:rFonts w:ascii="Times New Roman" w:hAnsi="Times New Roman"/>
          <w:sz w:val="24"/>
        </w:rPr>
        <w:t>this will lead me to an exceptional life</w:t>
      </w:r>
      <w:commentRangeStart w:id="7"/>
      <w:r w:rsidR="00BC2538">
        <w:rPr>
          <w:rFonts w:ascii="Times New Roman" w:hAnsi="Times New Roman"/>
          <w:sz w:val="24"/>
        </w:rPr>
        <w:t>.</w:t>
      </w:r>
      <w:commentRangeEnd w:id="7"/>
      <w:r w:rsidR="00B84F5D">
        <w:rPr>
          <w:rStyle w:val="CommentReference"/>
        </w:rPr>
        <w:commentReference w:id="7"/>
      </w:r>
    </w:p>
    <w:sectPr w:rsidR="00104DCC" w:rsidRPr="00FF3A9D" w:rsidSect="00F90D22">
      <w:pgSz w:w="12240" w:h="15840"/>
      <w:pgMar w:top="1440" w:right="1440" w:bottom="1440" w:left="1440" w:gutter="0"/>
      <w:docGrid w:linePitch="360"/>
    </w:sectPr>
  </w:body>
</w:document>
</file>

<file path=word/comments.xml><?xml version="1.0" encoding="utf-8"?>
<w:comment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comment w:id="0" w:author=" " w:date="2010-01-04T14:31:00Z" w:initials="MSOffice">
    <w:p w:rsidR="0062731B" w:rsidRDefault="0062731B">
      <w:pPr>
        <w:pStyle w:val="CommentText"/>
      </w:pPr>
      <w:r>
        <w:rPr>
          <w:rStyle w:val="CommentReference"/>
        </w:rPr>
        <w:annotationRef/>
      </w:r>
      <w:r>
        <w:t>SIGNED: M. Lane (1.4.10)</w:t>
      </w:r>
    </w:p>
  </w:comment>
  <w:comment w:id="2" w:author=" " w:date="2009-10-30T08:18:00Z" w:initials="MSOffice">
    <w:p w:rsidR="00B84F5D" w:rsidRDefault="00B84F5D">
      <w:pPr>
        <w:pStyle w:val="CommentText"/>
      </w:pPr>
      <w:r>
        <w:rPr>
          <w:rStyle w:val="CommentReference"/>
        </w:rPr>
        <w:annotationRef/>
      </w:r>
      <w:r>
        <w:t>Is this necessary?</w:t>
      </w:r>
    </w:p>
  </w:comment>
  <w:comment w:id="5" w:author=" " w:date="2009-10-30T08:19:00Z" w:initials="MSOffice">
    <w:p w:rsidR="00B84F5D" w:rsidRDefault="00B84F5D">
      <w:pPr>
        <w:pStyle w:val="CommentText"/>
      </w:pPr>
      <w:r>
        <w:rPr>
          <w:rStyle w:val="CommentReference"/>
        </w:rPr>
        <w:annotationRef/>
      </w:r>
      <w:proofErr w:type="gramStart"/>
      <w:r>
        <w:t>good</w:t>
      </w:r>
      <w:proofErr w:type="gramEnd"/>
      <w:r>
        <w:t xml:space="preserve"> use of personal example</w:t>
      </w:r>
    </w:p>
  </w:comment>
  <w:comment w:id="6" w:author=" " w:date="2009-10-30T08:19:00Z" w:initials="MSOffice">
    <w:p w:rsidR="00B84F5D" w:rsidRDefault="00B84F5D">
      <w:pPr>
        <w:pStyle w:val="CommentText"/>
      </w:pPr>
      <w:r>
        <w:rPr>
          <w:rStyle w:val="CommentReference"/>
        </w:rPr>
        <w:annotationRef/>
      </w:r>
      <w:proofErr w:type="gramStart"/>
      <w:r>
        <w:t>love</w:t>
      </w:r>
      <w:proofErr w:type="gramEnd"/>
      <w:r>
        <w:t xml:space="preserve"> the rules</w:t>
      </w:r>
    </w:p>
  </w:comment>
  <w:comment w:id="7" w:author=" " w:date="2009-10-30T08:19:00Z" w:initials="MSOffice">
    <w:p w:rsidR="00B84F5D" w:rsidRDefault="00B84F5D">
      <w:pPr>
        <w:pStyle w:val="CommentText"/>
      </w:pPr>
      <w:r>
        <w:rPr>
          <w:rStyle w:val="CommentReference"/>
        </w:rPr>
        <w:annotationRef/>
      </w:r>
      <w:proofErr w:type="gramStart"/>
      <w:r>
        <w:t>very</w:t>
      </w:r>
      <w:proofErr w:type="gramEnd"/>
      <w:r>
        <w:t xml:space="preserve"> good conclusion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trackRevisions/>
  <w:doNotTrackMoves/>
  <w:defaultTabStop w:val="720"/>
  <w:characterSpacingControl w:val="doNotCompress"/>
  <w:compat/>
  <w:rsids>
    <w:rsidRoot w:val="00104DCC"/>
    <w:rsid w:val="00020CDD"/>
    <w:rsid w:val="00036D32"/>
    <w:rsid w:val="000405C6"/>
    <w:rsid w:val="000544FF"/>
    <w:rsid w:val="000C4264"/>
    <w:rsid w:val="000F7856"/>
    <w:rsid w:val="00104DCC"/>
    <w:rsid w:val="001330C6"/>
    <w:rsid w:val="00157F7C"/>
    <w:rsid w:val="001C539F"/>
    <w:rsid w:val="0028685E"/>
    <w:rsid w:val="00385259"/>
    <w:rsid w:val="003F27A2"/>
    <w:rsid w:val="004459E9"/>
    <w:rsid w:val="0048502E"/>
    <w:rsid w:val="0062731B"/>
    <w:rsid w:val="007E2AE7"/>
    <w:rsid w:val="0086048F"/>
    <w:rsid w:val="00942D0A"/>
    <w:rsid w:val="009F1CE3"/>
    <w:rsid w:val="00A16199"/>
    <w:rsid w:val="00A37123"/>
    <w:rsid w:val="00B84F5D"/>
    <w:rsid w:val="00BC2538"/>
    <w:rsid w:val="00C93C06"/>
    <w:rsid w:val="00CD1CFC"/>
    <w:rsid w:val="00EC4DD2"/>
    <w:rsid w:val="00ED5D46"/>
    <w:rsid w:val="00F323A8"/>
    <w:rsid w:val="00F90D22"/>
    <w:rsid w:val="00FF3A9D"/>
  </w:rsids>
  <m:mathPr>
    <m:mathFont m:val="Arial Black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0D2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B84F5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4F5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F5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4F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F5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84F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84F5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comments" Target="comments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382</Words>
  <Characters>2178</Characters>
  <Application>Microsoft Word 12.0.0</Application>
  <DocSecurity>0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2674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Teeej Masters</cp:lastModifiedBy>
  <cp:revision>3</cp:revision>
  <dcterms:created xsi:type="dcterms:W3CDTF">2010-01-04T19:32:00Z</dcterms:created>
  <dcterms:modified xsi:type="dcterms:W3CDTF">2010-01-14T22:39:00Z</dcterms:modified>
</cp:coreProperties>
</file>